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附件2</w:t>
      </w:r>
    </w:p>
    <w:p>
      <w:pPr>
        <w:rPr>
          <w:rFonts w:eastAsia="华文中宋"/>
          <w:sz w:val="52"/>
          <w:szCs w:val="52"/>
        </w:rPr>
      </w:pPr>
    </w:p>
    <w:p>
      <w:pPr>
        <w:tabs>
          <w:tab w:val="left" w:pos="1800"/>
          <w:tab w:val="left" w:pos="1980"/>
        </w:tabs>
        <w:jc w:val="center"/>
        <w:rPr>
          <w:rFonts w:eastAsia="华文中宋"/>
          <w:b/>
          <w:sz w:val="48"/>
          <w:szCs w:val="48"/>
        </w:rPr>
      </w:pPr>
      <w:r>
        <w:rPr>
          <w:rFonts w:hint="eastAsia" w:eastAsia="华文中宋"/>
          <w:b/>
          <w:sz w:val="48"/>
          <w:szCs w:val="48"/>
        </w:rPr>
        <w:t>北京水利学会</w:t>
      </w:r>
    </w:p>
    <w:p>
      <w:pPr>
        <w:tabs>
          <w:tab w:val="left" w:pos="1800"/>
          <w:tab w:val="left" w:pos="1980"/>
        </w:tabs>
        <w:jc w:val="center"/>
        <w:rPr>
          <w:rFonts w:eastAsia="华文中宋"/>
          <w:b/>
          <w:sz w:val="48"/>
          <w:szCs w:val="48"/>
        </w:rPr>
      </w:pPr>
      <w:r>
        <w:rPr>
          <w:rFonts w:hint="eastAsia" w:eastAsia="华文中宋"/>
          <w:b/>
          <w:sz w:val="48"/>
          <w:szCs w:val="48"/>
        </w:rPr>
        <w:t>青年水务科技创新人才</w:t>
      </w:r>
      <w:r>
        <w:rPr>
          <w:rFonts w:eastAsia="华文中宋"/>
          <w:b/>
          <w:sz w:val="48"/>
          <w:szCs w:val="48"/>
        </w:rPr>
        <w:t>申报表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1748" w:firstLineChars="544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姓  </w:t>
      </w:r>
      <w:r>
        <w:rPr>
          <w:b/>
          <w:sz w:val="30"/>
          <w:szCs w:val="30"/>
        </w:rPr>
        <w:t xml:space="preserve">  </w:t>
      </w:r>
      <w:r>
        <w:rPr>
          <w:b/>
          <w:sz w:val="32"/>
          <w:szCs w:val="32"/>
        </w:rPr>
        <w:t>名：</w:t>
      </w:r>
      <w:r>
        <w:rPr>
          <w:b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 xml:space="preserve">            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1748" w:firstLineChars="544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>工作单位：</w:t>
      </w:r>
      <w:r>
        <w:rPr>
          <w:rFonts w:hint="eastAsia"/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 xml:space="preserve">                   </w:t>
      </w:r>
    </w:p>
    <w:p>
      <w:pPr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1748" w:firstLineChars="544"/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>填表日期：</w:t>
      </w:r>
      <w:r>
        <w:rPr>
          <w:b/>
          <w:sz w:val="32"/>
          <w:szCs w:val="32"/>
          <w:u w:val="single"/>
        </w:rPr>
        <w:t xml:space="preserve">                    </w: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北京水利学会</w:t>
      </w:r>
      <w:r>
        <w:rPr>
          <w:b/>
          <w:sz w:val="32"/>
          <w:szCs w:val="32"/>
        </w:rPr>
        <w:t>制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  <w:bookmarkStart w:id="0" w:name="_GoBack"/>
      <w:bookmarkEnd w:id="0"/>
    </w:p>
    <w:p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填 表 说 明</w:t>
      </w: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1.学历学位指国家承认的最高学历学位；毕业院校指最高学历的毕业院校；毕业时间系最高学历的毕业时间；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2.主要学习经历从大学填起；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3.学习经历、工作经历时间段需填写闭合；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4.承担主要科研任务和重大</w:t>
      </w:r>
      <w:r>
        <w:rPr>
          <w:rFonts w:hint="eastAsia" w:eastAsia="仿宋_GB2312"/>
          <w:sz w:val="24"/>
        </w:rPr>
        <w:t>水务</w:t>
      </w:r>
      <w:r>
        <w:rPr>
          <w:rFonts w:eastAsia="仿宋_GB2312"/>
          <w:sz w:val="24"/>
        </w:rPr>
        <w:t>项目情况中，“任务来源”主要是指项目计划的管理部门或委托单位，“项目名称”填写个人实际承担项目（课题）名称，不填写总项目的内容；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5.获奖情况中角色分为项目负责人、子项负责人、主要参加人等；奖项分为国家自然科学奖、技术发明奖、科学技术进步奖，省部级奖等；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6.代表论著发表的论文和专著（教材）须是公开发行刊物和正式出版。填写最能代表本人贡献和水平的论文、著作、译作、教材等；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7.带领团队情况填写申报者目前所带领团队人才、项目、成果方面基本情况；</w:t>
      </w:r>
    </w:p>
    <w:p>
      <w:pPr>
        <w:spacing w:line="360" w:lineRule="auto"/>
        <w:ind w:left="2" w:firstLine="477" w:firstLineChars="199"/>
        <w:rPr>
          <w:rFonts w:eastAsia="仿宋_GB2312"/>
          <w:sz w:val="24"/>
        </w:rPr>
      </w:pPr>
      <w:r>
        <w:rPr>
          <w:rFonts w:eastAsia="仿宋_GB2312"/>
          <w:sz w:val="24"/>
        </w:rPr>
        <w:t>8.推荐意见主要填写对被推荐人在学术技术水平、专业贡献、带领团队能力方面的评价；</w:t>
      </w:r>
    </w:p>
    <w:p>
      <w:pPr>
        <w:spacing w:line="360" w:lineRule="auto"/>
        <w:ind w:left="2" w:firstLine="477" w:firstLineChars="199"/>
        <w:rPr>
          <w:rFonts w:eastAsia="仿宋_GB2312"/>
          <w:sz w:val="24"/>
        </w:rPr>
      </w:pPr>
      <w:r>
        <w:rPr>
          <w:rFonts w:eastAsia="仿宋_GB2312"/>
          <w:sz w:val="24"/>
        </w:rPr>
        <w:t>9.若内容在表格中填写不下，可另附表；对承担项目情况、获奖情况、业绩贡献、代表论著等均填写</w:t>
      </w:r>
      <w:r>
        <w:rPr>
          <w:rFonts w:eastAsia="仿宋_GB2312"/>
          <w:b/>
          <w:sz w:val="24"/>
        </w:rPr>
        <w:t>近</w:t>
      </w:r>
      <w:r>
        <w:rPr>
          <w:rFonts w:hint="eastAsia" w:eastAsia="仿宋_GB2312"/>
          <w:b/>
          <w:sz w:val="24"/>
        </w:rPr>
        <w:t>5</w:t>
      </w:r>
      <w:r>
        <w:rPr>
          <w:rFonts w:eastAsia="仿宋_GB2312"/>
          <w:b/>
          <w:sz w:val="24"/>
        </w:rPr>
        <w:t>年</w:t>
      </w:r>
      <w:r>
        <w:rPr>
          <w:rFonts w:eastAsia="仿宋_GB2312"/>
          <w:sz w:val="24"/>
        </w:rPr>
        <w:t>的情况，并须附必要的证明材料</w:t>
      </w:r>
      <w:r>
        <w:rPr>
          <w:rFonts w:hint="eastAsia" w:eastAsia="仿宋_GB2312"/>
          <w:sz w:val="24"/>
        </w:rPr>
        <w:t>（电子版提交）</w:t>
      </w:r>
      <w:r>
        <w:rPr>
          <w:rFonts w:eastAsia="仿宋_GB2312"/>
          <w:sz w:val="24"/>
        </w:rPr>
        <w:t>；</w:t>
      </w:r>
    </w:p>
    <w:p>
      <w:pPr>
        <w:spacing w:line="360" w:lineRule="auto"/>
        <w:ind w:left="1" w:firstLine="477" w:firstLineChars="199"/>
        <w:rPr>
          <w:rFonts w:eastAsia="仿宋_GB2312"/>
          <w:sz w:val="24"/>
        </w:rPr>
      </w:pPr>
      <w:r>
        <w:rPr>
          <w:rFonts w:eastAsia="仿宋_GB2312"/>
          <w:sz w:val="24"/>
        </w:rPr>
        <w:t>10.表中栏目没有内容的一律填“无”；</w:t>
      </w:r>
    </w:p>
    <w:p>
      <w:pPr>
        <w:spacing w:line="360" w:lineRule="auto"/>
        <w:ind w:left="1" w:firstLine="477" w:firstLineChars="199"/>
        <w:rPr>
          <w:b/>
          <w:bCs/>
          <w:sz w:val="30"/>
          <w:szCs w:val="21"/>
        </w:rPr>
      </w:pPr>
      <w:r>
        <w:rPr>
          <w:rFonts w:eastAsia="仿宋_GB2312"/>
          <w:sz w:val="24"/>
        </w:rPr>
        <w:t>11.涉密内容不得在推荐材料中体现。</w:t>
      </w:r>
    </w:p>
    <w:p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一、基本信息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497"/>
        <w:gridCol w:w="800"/>
        <w:gridCol w:w="702"/>
        <w:gridCol w:w="37"/>
        <w:gridCol w:w="992"/>
        <w:gridCol w:w="720"/>
        <w:gridCol w:w="293"/>
        <w:gridCol w:w="573"/>
        <w:gridCol w:w="724"/>
        <w:gridCol w:w="879"/>
        <w:gridCol w:w="318"/>
        <w:gridCol w:w="69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8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出生日期</w:t>
            </w:r>
          </w:p>
        </w:tc>
        <w:tc>
          <w:tcPr>
            <w:tcW w:w="1888" w:type="dxa"/>
            <w:gridSpan w:val="3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邮编</w:t>
            </w:r>
          </w:p>
        </w:tc>
        <w:tc>
          <w:tcPr>
            <w:tcW w:w="992" w:type="dxa"/>
            <w:vAlign w:val="center"/>
          </w:tcPr>
          <w:p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3478" w:type="dxa"/>
            <w:gridSpan w:val="6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</w:t>
            </w:r>
            <w:r>
              <w:rPr>
                <w:szCs w:val="21"/>
              </w:rPr>
              <w:t>学历</w:t>
            </w:r>
          </w:p>
        </w:tc>
        <w:tc>
          <w:tcPr>
            <w:tcW w:w="12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毕业院校</w:t>
            </w:r>
          </w:p>
        </w:tc>
        <w:tc>
          <w:tcPr>
            <w:tcW w:w="2578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所学专业</w:t>
            </w:r>
          </w:p>
        </w:tc>
        <w:tc>
          <w:tcPr>
            <w:tcW w:w="1888" w:type="dxa"/>
            <w:gridSpan w:val="3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2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3028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所从事专业或方向</w:t>
            </w:r>
          </w:p>
        </w:tc>
        <w:tc>
          <w:tcPr>
            <w:tcW w:w="2531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专业技术职称</w:t>
            </w:r>
          </w:p>
        </w:tc>
        <w:tc>
          <w:tcPr>
            <w:tcW w:w="1297" w:type="dxa"/>
            <w:gridSpan w:val="2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手机号码</w:t>
            </w:r>
          </w:p>
        </w:tc>
        <w:tc>
          <w:tcPr>
            <w:tcW w:w="249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722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获得的荣誉称号</w:t>
            </w:r>
          </w:p>
        </w:tc>
        <w:tc>
          <w:tcPr>
            <w:tcW w:w="7030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722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已入选人才计划</w:t>
            </w:r>
          </w:p>
        </w:tc>
        <w:tc>
          <w:tcPr>
            <w:tcW w:w="7030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</w:t>
      </w:r>
      <w:r>
        <w:rPr>
          <w:rFonts w:eastAsia="黑体"/>
          <w:sz w:val="32"/>
          <w:szCs w:val="32"/>
        </w:rPr>
        <w:t>、承担主要科研任务及重大</w:t>
      </w:r>
      <w:r>
        <w:rPr>
          <w:rFonts w:hint="eastAsia" w:eastAsia="黑体"/>
          <w:sz w:val="32"/>
          <w:szCs w:val="32"/>
        </w:rPr>
        <w:t>水务</w:t>
      </w:r>
      <w:r>
        <w:rPr>
          <w:rFonts w:eastAsia="黑体"/>
          <w:sz w:val="32"/>
          <w:szCs w:val="32"/>
        </w:rPr>
        <w:t>项目情况</w:t>
      </w:r>
      <w:r>
        <w:rPr>
          <w:rFonts w:hint="eastAsia" w:eastAsia="黑体"/>
          <w:szCs w:val="21"/>
        </w:rPr>
        <w:t>（任现技术职务以来）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2159"/>
        <w:gridCol w:w="1872"/>
        <w:gridCol w:w="1583"/>
        <w:gridCol w:w="1296"/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3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项目名称</w:t>
            </w:r>
          </w:p>
        </w:tc>
        <w:tc>
          <w:tcPr>
            <w:tcW w:w="1872" w:type="dxa"/>
            <w:vAlign w:val="center"/>
          </w:tcPr>
          <w:p>
            <w:pPr>
              <w:ind w:left="-80" w:right="-116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起始时间</w:t>
            </w:r>
          </w:p>
        </w:tc>
        <w:tc>
          <w:tcPr>
            <w:tcW w:w="1583" w:type="dxa"/>
            <w:vAlign w:val="center"/>
          </w:tcPr>
          <w:p>
            <w:pPr>
              <w:tabs>
                <w:tab w:val="left" w:pos="780"/>
              </w:tabs>
              <w:ind w:left="-80" w:right="-116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任务来源</w:t>
            </w:r>
          </w:p>
        </w:tc>
        <w:tc>
          <w:tcPr>
            <w:tcW w:w="1296" w:type="dxa"/>
            <w:vAlign w:val="center"/>
          </w:tcPr>
          <w:p>
            <w:pPr>
              <w:ind w:left="-80" w:right="-116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经费(万元)</w:t>
            </w:r>
          </w:p>
        </w:tc>
        <w:tc>
          <w:tcPr>
            <w:tcW w:w="2111" w:type="dxa"/>
            <w:vAlign w:val="center"/>
          </w:tcPr>
          <w:p>
            <w:pPr>
              <w:ind w:left="-80" w:right="-116"/>
              <w:jc w:val="center"/>
              <w:rPr>
                <w:b/>
                <w:w w:val="90"/>
                <w:szCs w:val="21"/>
              </w:rPr>
            </w:pPr>
            <w:r>
              <w:rPr>
                <w:b/>
                <w:szCs w:val="21"/>
              </w:rPr>
              <w:t>角色及排名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31" w:type="dxa"/>
            <w:vAlign w:val="center"/>
          </w:tcPr>
          <w:p>
            <w:pPr>
              <w:ind w:left="-105" w:right="-91"/>
              <w:jc w:val="center"/>
              <w:rPr>
                <w:szCs w:val="21"/>
              </w:rPr>
            </w:pPr>
          </w:p>
        </w:tc>
        <w:tc>
          <w:tcPr>
            <w:tcW w:w="2159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ind w:left="-80" w:right="-116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31" w:type="dxa"/>
            <w:vAlign w:val="center"/>
          </w:tcPr>
          <w:p>
            <w:pPr>
              <w:ind w:left="-105" w:right="-91"/>
              <w:jc w:val="center"/>
              <w:rPr>
                <w:szCs w:val="21"/>
              </w:rPr>
            </w:pPr>
          </w:p>
        </w:tc>
        <w:tc>
          <w:tcPr>
            <w:tcW w:w="2159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ind w:left="-80" w:right="-116"/>
              <w:jc w:val="center"/>
              <w:rPr>
                <w:szCs w:val="21"/>
              </w:rPr>
            </w:pPr>
          </w:p>
        </w:tc>
      </w:tr>
    </w:tbl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、获奖情况</w:t>
      </w:r>
      <w:r>
        <w:rPr>
          <w:rFonts w:hint="eastAsia" w:eastAsia="黑体"/>
          <w:szCs w:val="21"/>
        </w:rPr>
        <w:t>（限两项）</w:t>
      </w:r>
    </w:p>
    <w:tbl>
      <w:tblPr>
        <w:tblStyle w:val="6"/>
        <w:tblW w:w="975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725"/>
        <w:gridCol w:w="1725"/>
        <w:gridCol w:w="863"/>
        <w:gridCol w:w="715"/>
        <w:gridCol w:w="863"/>
        <w:gridCol w:w="1293"/>
        <w:gridCol w:w="18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17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获奖项目</w:t>
            </w:r>
          </w:p>
        </w:tc>
        <w:tc>
          <w:tcPr>
            <w:tcW w:w="1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奖项</w:t>
            </w:r>
          </w:p>
        </w:tc>
        <w:tc>
          <w:tcPr>
            <w:tcW w:w="86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等级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排名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角色</w:t>
            </w: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获奖时间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授予机构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、发表论文和专著（教材）情况</w:t>
      </w:r>
      <w:r>
        <w:rPr>
          <w:rFonts w:hint="eastAsia" w:eastAsia="黑体"/>
          <w:szCs w:val="21"/>
        </w:rPr>
        <w:t>（限两项）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973"/>
        <w:gridCol w:w="1183"/>
        <w:gridCol w:w="2180"/>
        <w:gridCol w:w="1434"/>
        <w:gridCol w:w="2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97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题目</w:t>
            </w:r>
          </w:p>
        </w:tc>
        <w:tc>
          <w:tcPr>
            <w:tcW w:w="1183" w:type="dxa"/>
            <w:vAlign w:val="center"/>
          </w:tcPr>
          <w:p>
            <w:pPr>
              <w:ind w:left="-108" w:right="-51"/>
              <w:jc w:val="center"/>
              <w:rPr>
                <w:b/>
              </w:rPr>
            </w:pPr>
            <w:r>
              <w:rPr>
                <w:b/>
              </w:rPr>
              <w:t>发表时间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刊物名称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作者排名</w:t>
            </w:r>
          </w:p>
        </w:tc>
        <w:tc>
          <w:tcPr>
            <w:tcW w:w="226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</w:pPr>
          </w:p>
        </w:tc>
        <w:tc>
          <w:tcPr>
            <w:tcW w:w="1973" w:type="dxa"/>
            <w:vAlign w:val="center"/>
          </w:tcPr>
          <w:p>
            <w:pPr>
              <w:ind w:right="416" w:rightChars="198"/>
              <w:jc w:val="center"/>
            </w:pPr>
          </w:p>
        </w:tc>
        <w:tc>
          <w:tcPr>
            <w:tcW w:w="1183" w:type="dxa"/>
            <w:vAlign w:val="center"/>
          </w:tcPr>
          <w:p>
            <w:pPr>
              <w:jc w:val="right"/>
            </w:pPr>
          </w:p>
        </w:tc>
        <w:tc>
          <w:tcPr>
            <w:tcW w:w="2180" w:type="dxa"/>
            <w:vAlign w:val="center"/>
          </w:tcPr>
          <w:p>
            <w:pPr>
              <w:jc w:val="center"/>
            </w:pPr>
          </w:p>
        </w:tc>
        <w:tc>
          <w:tcPr>
            <w:tcW w:w="1434" w:type="dxa"/>
            <w:vAlign w:val="center"/>
          </w:tcPr>
          <w:p>
            <w:pPr>
              <w:jc w:val="center"/>
            </w:pPr>
          </w:p>
        </w:tc>
        <w:tc>
          <w:tcPr>
            <w:tcW w:w="22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核心或公开发布刊物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718" w:type="dxa"/>
            <w:vAlign w:val="center"/>
          </w:tcPr>
          <w:p>
            <w:pPr>
              <w:jc w:val="center"/>
            </w:pPr>
          </w:p>
        </w:tc>
        <w:tc>
          <w:tcPr>
            <w:tcW w:w="1973" w:type="dxa"/>
            <w:vAlign w:val="center"/>
          </w:tcPr>
          <w:p>
            <w:pPr>
              <w:jc w:val="center"/>
            </w:pPr>
          </w:p>
        </w:tc>
        <w:tc>
          <w:tcPr>
            <w:tcW w:w="1183" w:type="dxa"/>
            <w:vAlign w:val="center"/>
          </w:tcPr>
          <w:p>
            <w:pPr>
              <w:jc w:val="right"/>
            </w:pPr>
          </w:p>
        </w:tc>
        <w:tc>
          <w:tcPr>
            <w:tcW w:w="2180" w:type="dxa"/>
            <w:vAlign w:val="center"/>
          </w:tcPr>
          <w:p>
            <w:pPr>
              <w:jc w:val="center"/>
            </w:pPr>
          </w:p>
        </w:tc>
        <w:tc>
          <w:tcPr>
            <w:tcW w:w="1434" w:type="dxa"/>
            <w:vAlign w:val="center"/>
          </w:tcPr>
          <w:p>
            <w:pPr>
              <w:jc w:val="center"/>
            </w:pPr>
          </w:p>
        </w:tc>
        <w:tc>
          <w:tcPr>
            <w:tcW w:w="2264" w:type="dxa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、专利</w:t>
      </w:r>
      <w:r>
        <w:rPr>
          <w:rFonts w:hint="eastAsia" w:eastAsia="黑体"/>
          <w:sz w:val="32"/>
          <w:szCs w:val="32"/>
        </w:rPr>
        <w:t>（实用新型、</w:t>
      </w:r>
      <w:r>
        <w:rPr>
          <w:rFonts w:eastAsia="黑体"/>
          <w:sz w:val="32"/>
          <w:szCs w:val="32"/>
        </w:rPr>
        <w:t>发明</w:t>
      </w:r>
      <w:r>
        <w:rPr>
          <w:rFonts w:hint="eastAsia" w:eastAsia="黑体"/>
          <w:sz w:val="32"/>
          <w:szCs w:val="32"/>
        </w:rPr>
        <w:t>及软著）</w:t>
      </w:r>
      <w:r>
        <w:rPr>
          <w:rFonts w:eastAsia="黑体"/>
          <w:sz w:val="32"/>
          <w:szCs w:val="32"/>
        </w:rPr>
        <w:t>授权情况</w:t>
      </w:r>
      <w:r>
        <w:rPr>
          <w:rFonts w:hint="eastAsia" w:eastAsia="黑体"/>
          <w:szCs w:val="21"/>
        </w:rPr>
        <w:t>（限两项）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2008"/>
        <w:gridCol w:w="1865"/>
        <w:gridCol w:w="1577"/>
        <w:gridCol w:w="1147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83" w:type="dxa"/>
            <w:vAlign w:val="center"/>
          </w:tcPr>
          <w:p>
            <w:pPr>
              <w:ind w:left="-105" w:right="-91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200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专利名称</w:t>
            </w:r>
          </w:p>
        </w:tc>
        <w:tc>
          <w:tcPr>
            <w:tcW w:w="1865" w:type="dxa"/>
            <w:vAlign w:val="center"/>
          </w:tcPr>
          <w:p>
            <w:pPr>
              <w:ind w:left="-145" w:right="-108"/>
              <w:jc w:val="center"/>
              <w:rPr>
                <w:b/>
              </w:rPr>
            </w:pPr>
            <w:r>
              <w:rPr>
                <w:b/>
              </w:rPr>
              <w:t>授权号</w:t>
            </w:r>
          </w:p>
        </w:tc>
        <w:tc>
          <w:tcPr>
            <w:tcW w:w="1577" w:type="dxa"/>
            <w:vAlign w:val="center"/>
          </w:tcPr>
          <w:p>
            <w:pPr>
              <w:ind w:left="-60" w:right="-108"/>
              <w:jc w:val="center"/>
              <w:rPr>
                <w:b/>
              </w:rPr>
            </w:pPr>
            <w:r>
              <w:rPr>
                <w:b/>
              </w:rPr>
              <w:t>发明人排序</w:t>
            </w:r>
          </w:p>
        </w:tc>
        <w:tc>
          <w:tcPr>
            <w:tcW w:w="1147" w:type="dxa"/>
            <w:vAlign w:val="center"/>
          </w:tcPr>
          <w:p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授权时间</w:t>
            </w:r>
          </w:p>
        </w:tc>
        <w:tc>
          <w:tcPr>
            <w:tcW w:w="247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授权国别或组织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683" w:type="dxa"/>
            <w:vAlign w:val="center"/>
          </w:tcPr>
          <w:p>
            <w:pPr>
              <w:ind w:left="-105" w:right="-91"/>
              <w:jc w:val="center"/>
            </w:pPr>
          </w:p>
        </w:tc>
        <w:tc>
          <w:tcPr>
            <w:tcW w:w="2008" w:type="dxa"/>
            <w:vAlign w:val="center"/>
          </w:tcPr>
          <w:p>
            <w:pPr>
              <w:jc w:val="center"/>
            </w:pPr>
          </w:p>
        </w:tc>
        <w:tc>
          <w:tcPr>
            <w:tcW w:w="1865" w:type="dxa"/>
            <w:vAlign w:val="center"/>
          </w:tcPr>
          <w:p>
            <w:pPr>
              <w:ind w:left="-145" w:right="-108"/>
              <w:jc w:val="center"/>
            </w:pPr>
          </w:p>
        </w:tc>
        <w:tc>
          <w:tcPr>
            <w:tcW w:w="1577" w:type="dxa"/>
            <w:vAlign w:val="center"/>
          </w:tcPr>
          <w:p>
            <w:pPr>
              <w:ind w:left="-60" w:right="-108"/>
              <w:jc w:val="center"/>
            </w:pPr>
          </w:p>
        </w:tc>
        <w:tc>
          <w:tcPr>
            <w:tcW w:w="1147" w:type="dxa"/>
            <w:vAlign w:val="center"/>
          </w:tcPr>
          <w:p>
            <w:pPr>
              <w:ind w:left="-108" w:right="-108"/>
              <w:jc w:val="center"/>
            </w:pPr>
          </w:p>
        </w:tc>
        <w:tc>
          <w:tcPr>
            <w:tcW w:w="247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683" w:type="dxa"/>
            <w:vAlign w:val="center"/>
          </w:tcPr>
          <w:p>
            <w:pPr>
              <w:ind w:left="-105" w:right="-91"/>
              <w:jc w:val="center"/>
            </w:pPr>
          </w:p>
        </w:tc>
        <w:tc>
          <w:tcPr>
            <w:tcW w:w="2008" w:type="dxa"/>
            <w:vAlign w:val="center"/>
          </w:tcPr>
          <w:p>
            <w:pPr>
              <w:jc w:val="center"/>
            </w:pPr>
          </w:p>
        </w:tc>
        <w:tc>
          <w:tcPr>
            <w:tcW w:w="1865" w:type="dxa"/>
            <w:vAlign w:val="center"/>
          </w:tcPr>
          <w:p>
            <w:pPr>
              <w:ind w:left="-145" w:right="-108"/>
              <w:jc w:val="center"/>
            </w:pPr>
          </w:p>
        </w:tc>
        <w:tc>
          <w:tcPr>
            <w:tcW w:w="1577" w:type="dxa"/>
            <w:vAlign w:val="center"/>
          </w:tcPr>
          <w:p>
            <w:pPr>
              <w:ind w:left="-60" w:right="-108"/>
              <w:jc w:val="center"/>
            </w:pPr>
          </w:p>
        </w:tc>
        <w:tc>
          <w:tcPr>
            <w:tcW w:w="1147" w:type="dxa"/>
            <w:vAlign w:val="center"/>
          </w:tcPr>
          <w:p>
            <w:pPr>
              <w:ind w:left="-108" w:right="-108"/>
              <w:jc w:val="center"/>
            </w:pPr>
          </w:p>
        </w:tc>
        <w:tc>
          <w:tcPr>
            <w:tcW w:w="2472" w:type="dxa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、参与标准</w:t>
      </w:r>
      <w:r>
        <w:rPr>
          <w:rFonts w:hint="eastAsia" w:eastAsia="黑体"/>
          <w:sz w:val="32"/>
          <w:szCs w:val="32"/>
        </w:rPr>
        <w:t>、工法及QC</w:t>
      </w:r>
      <w:r>
        <w:rPr>
          <w:rFonts w:eastAsia="黑体"/>
          <w:sz w:val="32"/>
          <w:szCs w:val="32"/>
        </w:rPr>
        <w:t>制定情况</w:t>
      </w:r>
      <w:r>
        <w:rPr>
          <w:rFonts w:hint="eastAsia" w:eastAsia="黑体"/>
          <w:szCs w:val="21"/>
        </w:rPr>
        <w:t>（限两项）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898"/>
        <w:gridCol w:w="3201"/>
        <w:gridCol w:w="1526"/>
        <w:gridCol w:w="1277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733" w:type="dxa"/>
            <w:vAlign w:val="center"/>
          </w:tcPr>
          <w:p>
            <w:pPr>
              <w:ind w:left="-105" w:right="-133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89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标准号</w:t>
            </w:r>
          </w:p>
        </w:tc>
        <w:tc>
          <w:tcPr>
            <w:tcW w:w="3201" w:type="dxa"/>
            <w:vAlign w:val="center"/>
          </w:tcPr>
          <w:p>
            <w:pPr>
              <w:ind w:left="-61" w:right="-108"/>
              <w:jc w:val="center"/>
              <w:rPr>
                <w:b/>
              </w:rPr>
            </w:pPr>
            <w:r>
              <w:rPr>
                <w:b/>
              </w:rPr>
              <w:t>标准</w:t>
            </w:r>
            <w:r>
              <w:rPr>
                <w:rFonts w:hint="eastAsia"/>
                <w:b/>
              </w:rPr>
              <w:t>（工法及QC）</w:t>
            </w:r>
            <w:r>
              <w:rPr>
                <w:b/>
              </w:rPr>
              <w:t>名称</w:t>
            </w:r>
          </w:p>
        </w:tc>
        <w:tc>
          <w:tcPr>
            <w:tcW w:w="1526" w:type="dxa"/>
            <w:vAlign w:val="center"/>
          </w:tcPr>
          <w:p>
            <w:pPr>
              <w:ind w:right="-94"/>
              <w:jc w:val="center"/>
              <w:rPr>
                <w:b/>
              </w:rPr>
            </w:pPr>
            <w:r>
              <w:rPr>
                <w:b/>
              </w:rPr>
              <w:t>类别（国/行/地/</w:t>
            </w:r>
            <w:r>
              <w:rPr>
                <w:rFonts w:hint="eastAsia"/>
                <w:b/>
              </w:rPr>
              <w:t>团</w:t>
            </w:r>
            <w:r>
              <w:rPr>
                <w:b/>
              </w:rPr>
              <w:t>/</w:t>
            </w:r>
            <w:r>
              <w:rPr>
                <w:rFonts w:hint="eastAsia"/>
                <w:b/>
              </w:rPr>
              <w:t>企</w:t>
            </w:r>
            <w:r>
              <w:rPr>
                <w:b/>
              </w:rPr>
              <w:t>）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颁布/修订时间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本人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33" w:type="dxa"/>
            <w:vAlign w:val="center"/>
          </w:tcPr>
          <w:p>
            <w:pPr>
              <w:ind w:left="-105" w:right="-133"/>
              <w:jc w:val="center"/>
            </w:pPr>
          </w:p>
        </w:tc>
        <w:tc>
          <w:tcPr>
            <w:tcW w:w="1898" w:type="dxa"/>
            <w:vAlign w:val="center"/>
          </w:tcPr>
          <w:p>
            <w:pPr>
              <w:jc w:val="center"/>
            </w:pPr>
          </w:p>
        </w:tc>
        <w:tc>
          <w:tcPr>
            <w:tcW w:w="3201" w:type="dxa"/>
            <w:vAlign w:val="center"/>
          </w:tcPr>
          <w:p>
            <w:pPr>
              <w:jc w:val="center"/>
            </w:pPr>
          </w:p>
        </w:tc>
        <w:tc>
          <w:tcPr>
            <w:tcW w:w="1526" w:type="dxa"/>
            <w:vAlign w:val="center"/>
          </w:tcPr>
          <w:p>
            <w:pPr>
              <w:jc w:val="center"/>
            </w:pPr>
          </w:p>
        </w:tc>
        <w:tc>
          <w:tcPr>
            <w:tcW w:w="1277" w:type="dxa"/>
            <w:vAlign w:val="center"/>
          </w:tcPr>
          <w:p>
            <w:pPr>
              <w:jc w:val="center"/>
            </w:pPr>
          </w:p>
        </w:tc>
        <w:tc>
          <w:tcPr>
            <w:tcW w:w="11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33" w:type="dxa"/>
            <w:vAlign w:val="center"/>
          </w:tcPr>
          <w:p>
            <w:pPr>
              <w:ind w:left="-105" w:right="-133"/>
              <w:jc w:val="center"/>
            </w:pPr>
          </w:p>
        </w:tc>
        <w:tc>
          <w:tcPr>
            <w:tcW w:w="1898" w:type="dxa"/>
            <w:vAlign w:val="center"/>
          </w:tcPr>
          <w:p>
            <w:pPr>
              <w:jc w:val="center"/>
            </w:pPr>
          </w:p>
        </w:tc>
        <w:tc>
          <w:tcPr>
            <w:tcW w:w="3201" w:type="dxa"/>
            <w:vAlign w:val="center"/>
          </w:tcPr>
          <w:p>
            <w:pPr>
              <w:jc w:val="center"/>
            </w:pPr>
          </w:p>
        </w:tc>
        <w:tc>
          <w:tcPr>
            <w:tcW w:w="1526" w:type="dxa"/>
            <w:vAlign w:val="center"/>
          </w:tcPr>
          <w:p>
            <w:pPr>
              <w:jc w:val="center"/>
            </w:pPr>
          </w:p>
        </w:tc>
        <w:tc>
          <w:tcPr>
            <w:tcW w:w="1277" w:type="dxa"/>
            <w:vAlign w:val="center"/>
          </w:tcPr>
          <w:p>
            <w:pPr>
              <w:jc w:val="center"/>
            </w:pPr>
          </w:p>
        </w:tc>
        <w:tc>
          <w:tcPr>
            <w:tcW w:w="1117" w:type="dxa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、解决生产或科研技术难题情况</w:t>
      </w:r>
      <w:r>
        <w:rPr>
          <w:rFonts w:hint="eastAsia" w:eastAsia="黑体"/>
          <w:szCs w:val="21"/>
        </w:rPr>
        <w:t>（超两项，可续填）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2053"/>
        <w:gridCol w:w="3445"/>
        <w:gridCol w:w="1148"/>
        <w:gridCol w:w="2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641" w:type="dxa"/>
            <w:vAlign w:val="center"/>
          </w:tcPr>
          <w:p>
            <w:pPr>
              <w:ind w:left="-105" w:right="-108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2053" w:type="dxa"/>
            <w:vAlign w:val="center"/>
          </w:tcPr>
          <w:p>
            <w:pPr>
              <w:ind w:left="-108" w:right="-124"/>
              <w:jc w:val="center"/>
              <w:rPr>
                <w:b/>
              </w:rPr>
            </w:pPr>
            <w:r>
              <w:rPr>
                <w:b/>
              </w:rPr>
              <w:t>所解决技术问题提要</w:t>
            </w:r>
          </w:p>
        </w:tc>
        <w:tc>
          <w:tcPr>
            <w:tcW w:w="3445" w:type="dxa"/>
            <w:vAlign w:val="center"/>
          </w:tcPr>
          <w:p>
            <w:pPr>
              <w:ind w:left="-92" w:right="-108"/>
              <w:jc w:val="center"/>
              <w:rPr>
                <w:b/>
              </w:rPr>
            </w:pPr>
            <w:r>
              <w:rPr>
                <w:b/>
              </w:rPr>
              <w:t>水平评价及效益情况</w:t>
            </w:r>
          </w:p>
        </w:tc>
        <w:tc>
          <w:tcPr>
            <w:tcW w:w="1148" w:type="dxa"/>
            <w:vAlign w:val="center"/>
          </w:tcPr>
          <w:p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完成时间</w:t>
            </w:r>
          </w:p>
        </w:tc>
        <w:tc>
          <w:tcPr>
            <w:tcW w:w="2465" w:type="dxa"/>
            <w:vAlign w:val="center"/>
          </w:tcPr>
          <w:p>
            <w:pPr>
              <w:ind w:left="-79" w:right="-91"/>
              <w:jc w:val="center"/>
              <w:rPr>
                <w:b/>
              </w:rPr>
            </w:pPr>
            <w:r>
              <w:rPr>
                <w:b/>
              </w:rPr>
              <w:t>角色及排名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41" w:type="dxa"/>
            <w:vAlign w:val="center"/>
          </w:tcPr>
          <w:p>
            <w:pPr>
              <w:ind w:left="-105" w:right="-108"/>
              <w:jc w:val="center"/>
              <w:rPr>
                <w:sz w:val="24"/>
              </w:rPr>
            </w:pPr>
          </w:p>
        </w:tc>
        <w:tc>
          <w:tcPr>
            <w:tcW w:w="2053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445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6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41" w:type="dxa"/>
            <w:vAlign w:val="center"/>
          </w:tcPr>
          <w:p>
            <w:pPr>
              <w:ind w:left="-105" w:right="-108"/>
              <w:jc w:val="center"/>
              <w:rPr>
                <w:sz w:val="24"/>
              </w:rPr>
            </w:pPr>
          </w:p>
        </w:tc>
        <w:tc>
          <w:tcPr>
            <w:tcW w:w="2053" w:type="dxa"/>
            <w:vAlign w:val="center"/>
          </w:tcPr>
          <w:p/>
        </w:tc>
        <w:tc>
          <w:tcPr>
            <w:tcW w:w="3445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</w:pPr>
          </w:p>
        </w:tc>
        <w:tc>
          <w:tcPr>
            <w:tcW w:w="2465" w:type="dxa"/>
            <w:vAlign w:val="center"/>
          </w:tcPr>
          <w:p>
            <w:pPr>
              <w:jc w:val="center"/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28"/>
          <w:szCs w:val="28"/>
        </w:rPr>
        <w:t>八</w:t>
      </w:r>
      <w:r>
        <w:rPr>
          <w:rFonts w:eastAsia="黑体"/>
          <w:sz w:val="28"/>
          <w:szCs w:val="28"/>
        </w:rPr>
        <w:t>、新技术/新产品/新工艺/新方法开发或转化应用情况</w:t>
      </w:r>
      <w:r>
        <w:rPr>
          <w:rFonts w:hint="eastAsia" w:eastAsia="黑体"/>
          <w:szCs w:val="21"/>
        </w:rPr>
        <w:t>（超两项，可续填）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2415"/>
        <w:gridCol w:w="1417"/>
        <w:gridCol w:w="1276"/>
        <w:gridCol w:w="1843"/>
        <w:gridCol w:w="2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3" w:type="dxa"/>
            <w:vAlign w:val="center"/>
          </w:tcPr>
          <w:p>
            <w:pPr>
              <w:ind w:left="-105" w:right="-133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1417" w:type="dxa"/>
            <w:vAlign w:val="center"/>
          </w:tcPr>
          <w:p>
            <w:pPr>
              <w:ind w:left="-61" w:right="-108"/>
              <w:jc w:val="center"/>
              <w:rPr>
                <w:b/>
              </w:rPr>
            </w:pPr>
            <w:r>
              <w:rPr>
                <w:b/>
              </w:rPr>
              <w:t>创新性</w:t>
            </w:r>
          </w:p>
        </w:tc>
        <w:tc>
          <w:tcPr>
            <w:tcW w:w="1276" w:type="dxa"/>
            <w:vAlign w:val="center"/>
          </w:tcPr>
          <w:p>
            <w:pPr>
              <w:ind w:right="-94"/>
              <w:jc w:val="center"/>
              <w:rPr>
                <w:b/>
              </w:rPr>
            </w:pPr>
            <w:r>
              <w:rPr>
                <w:b/>
              </w:rPr>
              <w:t>开发阶段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功能、应用领域</w:t>
            </w:r>
          </w:p>
        </w:tc>
        <w:tc>
          <w:tcPr>
            <w:tcW w:w="206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33" w:type="dxa"/>
            <w:vAlign w:val="center"/>
          </w:tcPr>
          <w:p>
            <w:pPr>
              <w:ind w:left="-105" w:right="-133"/>
              <w:jc w:val="center"/>
            </w:pPr>
          </w:p>
        </w:tc>
        <w:tc>
          <w:tcPr>
            <w:tcW w:w="2415" w:type="dxa"/>
            <w:vAlign w:val="center"/>
          </w:tcPr>
          <w:p/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left"/>
            </w:pPr>
          </w:p>
        </w:tc>
        <w:tc>
          <w:tcPr>
            <w:tcW w:w="206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733" w:type="dxa"/>
            <w:vAlign w:val="center"/>
          </w:tcPr>
          <w:p>
            <w:pPr>
              <w:ind w:left="-105" w:right="-133"/>
              <w:jc w:val="center"/>
            </w:pPr>
          </w:p>
        </w:tc>
        <w:tc>
          <w:tcPr>
            <w:tcW w:w="2415" w:type="dxa"/>
            <w:vAlign w:val="center"/>
          </w:tcPr>
          <w:p/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Align w:val="center"/>
          </w:tcPr>
          <w:p>
            <w:pPr>
              <w:jc w:val="left"/>
            </w:pPr>
          </w:p>
        </w:tc>
        <w:tc>
          <w:tcPr>
            <w:tcW w:w="2068" w:type="dxa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九</w:t>
      </w:r>
      <w:r>
        <w:rPr>
          <w:rFonts w:eastAsia="黑体"/>
          <w:sz w:val="32"/>
          <w:szCs w:val="32"/>
        </w:rPr>
        <w:t>、社会兼职情况</w:t>
      </w:r>
      <w:r>
        <w:rPr>
          <w:rFonts w:hint="eastAsia" w:eastAsia="黑体"/>
          <w:szCs w:val="21"/>
        </w:rPr>
        <w:t>（限两项）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3640"/>
        <w:gridCol w:w="2300"/>
        <w:gridCol w:w="3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85" w:type="dxa"/>
            <w:vAlign w:val="center"/>
          </w:tcPr>
          <w:p>
            <w:pPr>
              <w:ind w:left="-105" w:right="-133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364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兼职单位名称</w:t>
            </w:r>
          </w:p>
        </w:tc>
        <w:tc>
          <w:tcPr>
            <w:tcW w:w="2300" w:type="dxa"/>
            <w:vAlign w:val="center"/>
          </w:tcPr>
          <w:p>
            <w:pPr>
              <w:ind w:left="-61" w:right="-108"/>
              <w:jc w:val="center"/>
              <w:rPr>
                <w:b/>
              </w:rPr>
            </w:pPr>
            <w:r>
              <w:rPr>
                <w:b/>
              </w:rPr>
              <w:t>职务</w:t>
            </w:r>
          </w:p>
        </w:tc>
        <w:tc>
          <w:tcPr>
            <w:tcW w:w="3127" w:type="dxa"/>
            <w:vAlign w:val="center"/>
          </w:tcPr>
          <w:p>
            <w:pPr>
              <w:ind w:left="-144" w:right="-94"/>
              <w:jc w:val="center"/>
              <w:rPr>
                <w:b/>
              </w:rPr>
            </w:pPr>
            <w:r>
              <w:rPr>
                <w:b/>
              </w:rPr>
              <w:t>任期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85" w:type="dxa"/>
            <w:vAlign w:val="center"/>
          </w:tcPr>
          <w:p>
            <w:pPr>
              <w:ind w:left="-105" w:right="-133"/>
              <w:jc w:val="center"/>
            </w:pPr>
          </w:p>
        </w:tc>
        <w:tc>
          <w:tcPr>
            <w:tcW w:w="3640" w:type="dxa"/>
            <w:vAlign w:val="center"/>
          </w:tcPr>
          <w:p>
            <w:pPr>
              <w:jc w:val="center"/>
            </w:pPr>
          </w:p>
        </w:tc>
        <w:tc>
          <w:tcPr>
            <w:tcW w:w="2300" w:type="dxa"/>
            <w:vAlign w:val="center"/>
          </w:tcPr>
          <w:p>
            <w:pPr>
              <w:jc w:val="center"/>
            </w:pPr>
          </w:p>
        </w:tc>
        <w:tc>
          <w:tcPr>
            <w:tcW w:w="312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85" w:type="dxa"/>
            <w:vAlign w:val="center"/>
          </w:tcPr>
          <w:p>
            <w:pPr>
              <w:ind w:left="-105" w:right="-133"/>
              <w:jc w:val="center"/>
            </w:pPr>
          </w:p>
        </w:tc>
        <w:tc>
          <w:tcPr>
            <w:tcW w:w="3640" w:type="dxa"/>
            <w:vAlign w:val="center"/>
          </w:tcPr>
          <w:p>
            <w:pPr>
              <w:jc w:val="center"/>
            </w:pPr>
          </w:p>
        </w:tc>
        <w:tc>
          <w:tcPr>
            <w:tcW w:w="2300" w:type="dxa"/>
            <w:vAlign w:val="center"/>
          </w:tcPr>
          <w:p>
            <w:pPr>
              <w:jc w:val="center"/>
            </w:pPr>
          </w:p>
        </w:tc>
        <w:tc>
          <w:tcPr>
            <w:tcW w:w="3127" w:type="dxa"/>
            <w:vAlign w:val="center"/>
          </w:tcPr>
          <w:p>
            <w:pPr>
              <w:jc w:val="center"/>
              <w:rPr>
                <w:rFonts w:eastAsia="微软雅黑"/>
              </w:rPr>
            </w:pPr>
          </w:p>
        </w:tc>
      </w:tr>
    </w:tbl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24"/>
        </w:rPr>
      </w:pPr>
      <w:r>
        <w:rPr>
          <w:rFonts w:eastAsia="黑体"/>
          <w:sz w:val="32"/>
          <w:szCs w:val="32"/>
        </w:rPr>
        <w:t>十、推荐人选自我评价</w:t>
      </w:r>
      <w:r>
        <w:rPr>
          <w:rFonts w:eastAsia="仿宋_GB2312"/>
          <w:sz w:val="24"/>
        </w:rPr>
        <w:t>（不超过800字）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9" w:hRule="atLeast"/>
          <w:jc w:val="center"/>
        </w:trPr>
        <w:tc>
          <w:tcPr>
            <w:tcW w:w="9752" w:type="dxa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>注：含团队建设情况及其他重要成果及业绩、贡献</w:t>
            </w:r>
          </w:p>
        </w:tc>
      </w:tr>
    </w:tbl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</w:t>
      </w:r>
      <w:r>
        <w:rPr>
          <w:rFonts w:hint="eastAsia" w:eastAsia="黑体"/>
          <w:sz w:val="32"/>
          <w:szCs w:val="32"/>
        </w:rPr>
        <w:t>一</w:t>
      </w:r>
      <w:r>
        <w:rPr>
          <w:rFonts w:eastAsia="黑体"/>
          <w:sz w:val="32"/>
          <w:szCs w:val="32"/>
        </w:rPr>
        <w:t>、审 核 意 见</w:t>
      </w:r>
    </w:p>
    <w:tbl>
      <w:tblPr>
        <w:tblStyle w:val="6"/>
        <w:tblW w:w="9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8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1012" w:type="dxa"/>
            <w:vAlign w:val="center"/>
          </w:tcPr>
          <w:p>
            <w:pPr>
              <w:ind w:right="-107" w:rightChars="-51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本人</w:t>
            </w:r>
          </w:p>
          <w:p>
            <w:pPr>
              <w:ind w:right="-107" w:rightChars="-51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意见</w:t>
            </w:r>
          </w:p>
        </w:tc>
        <w:tc>
          <w:tcPr>
            <w:tcW w:w="8740" w:type="dxa"/>
            <w:vAlign w:val="center"/>
          </w:tcPr>
          <w:p>
            <w:pPr>
              <w:spacing w:line="400" w:lineRule="exact"/>
              <w:ind w:firstLine="643" w:firstLineChars="200"/>
              <w:rPr>
                <w:b/>
                <w:bCs/>
                <w:sz w:val="32"/>
                <w:szCs w:val="21"/>
              </w:rPr>
            </w:pPr>
          </w:p>
          <w:p>
            <w:pPr>
              <w:tabs>
                <w:tab w:val="left" w:pos="5415"/>
              </w:tabs>
              <w:rPr>
                <w:rFonts w:eastAsia="仿宋_GB2312"/>
                <w:sz w:val="24"/>
              </w:rPr>
            </w:pPr>
            <w:r>
              <w:rPr>
                <w:rFonts w:hint="eastAsia"/>
                <w:b/>
                <w:bCs/>
                <w:sz w:val="30"/>
                <w:szCs w:val="21"/>
              </w:rPr>
              <w:t>本人承诺推荐材料中所有信息真实可靠，若有失实和造假行为，本人愿承担一切责任！</w:t>
            </w:r>
          </w:p>
          <w:p>
            <w:pPr>
              <w:tabs>
                <w:tab w:val="left" w:pos="5415"/>
              </w:tabs>
              <w:ind w:firstLine="4680" w:firstLineChars="195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签名</w:t>
            </w:r>
          </w:p>
          <w:p>
            <w:pPr>
              <w:tabs>
                <w:tab w:val="left" w:pos="4856"/>
                <w:tab w:val="left" w:pos="5415"/>
              </w:tabs>
              <w:ind w:firstLine="5520" w:firstLineChars="2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atLeast"/>
          <w:jc w:val="center"/>
        </w:trPr>
        <w:tc>
          <w:tcPr>
            <w:tcW w:w="1012" w:type="dxa"/>
            <w:vAlign w:val="center"/>
          </w:tcPr>
          <w:p>
            <w:pPr>
              <w:tabs>
                <w:tab w:val="left" w:pos="5415"/>
              </w:tabs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</w:t>
            </w:r>
            <w:r>
              <w:rPr>
                <w:rFonts w:ascii="宋体" w:hAnsi="宋体"/>
              </w:rPr>
              <w:t>属</w:t>
            </w:r>
          </w:p>
          <w:p>
            <w:pPr>
              <w:tabs>
                <w:tab w:val="left" w:pos="5415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单位</w:t>
            </w:r>
          </w:p>
          <w:p>
            <w:pPr>
              <w:tabs>
                <w:tab w:val="left" w:pos="5415"/>
              </w:tabs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意见</w:t>
            </w:r>
          </w:p>
        </w:tc>
        <w:tc>
          <w:tcPr>
            <w:tcW w:w="8740" w:type="dxa"/>
          </w:tcPr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盖章</w:t>
            </w:r>
          </w:p>
          <w:p>
            <w:pPr>
              <w:tabs>
                <w:tab w:val="left" w:pos="5415"/>
              </w:tabs>
              <w:ind w:left="559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  <w:jc w:val="center"/>
        </w:trPr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评委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会意</w:t>
            </w:r>
          </w:p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见</w:t>
            </w:r>
          </w:p>
        </w:tc>
        <w:tc>
          <w:tcPr>
            <w:tcW w:w="8740" w:type="dxa"/>
            <w:vAlign w:val="center"/>
          </w:tcPr>
          <w:p>
            <w:pPr>
              <w:ind w:left="4752"/>
              <w:rPr>
                <w:rFonts w:eastAsia="仿宋_GB2312"/>
                <w:sz w:val="24"/>
              </w:rPr>
            </w:pPr>
          </w:p>
          <w:p>
            <w:pPr>
              <w:ind w:left="4752"/>
              <w:rPr>
                <w:rFonts w:eastAsia="仿宋_GB2312"/>
                <w:sz w:val="24"/>
              </w:rPr>
            </w:pPr>
          </w:p>
          <w:p>
            <w:pPr>
              <w:ind w:left="4752"/>
              <w:rPr>
                <w:rFonts w:eastAsia="仿宋_GB2312"/>
                <w:sz w:val="24"/>
              </w:rPr>
            </w:pPr>
          </w:p>
          <w:p>
            <w:pPr>
              <w:ind w:left="4752"/>
              <w:rPr>
                <w:rFonts w:eastAsia="仿宋_GB2312"/>
                <w:sz w:val="24"/>
              </w:rPr>
            </w:pPr>
          </w:p>
          <w:p>
            <w:pPr>
              <w:ind w:left="4752"/>
              <w:rPr>
                <w:rFonts w:eastAsia="仿宋_GB2312"/>
                <w:sz w:val="24"/>
              </w:rPr>
            </w:pPr>
          </w:p>
          <w:p>
            <w:pPr>
              <w:ind w:left="4752"/>
              <w:rPr>
                <w:rFonts w:eastAsia="仿宋_GB2312"/>
                <w:sz w:val="24"/>
              </w:rPr>
            </w:pPr>
          </w:p>
          <w:p>
            <w:pPr>
              <w:ind w:firstLine="3600" w:firstLineChars="15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评委会主任签名</w:t>
            </w:r>
          </w:p>
          <w:p>
            <w:pPr>
              <w:ind w:left="559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atLeast"/>
          <w:jc w:val="center"/>
        </w:trPr>
        <w:tc>
          <w:tcPr>
            <w:tcW w:w="101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北京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水利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学会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8740" w:type="dxa"/>
            <w:vAlign w:val="center"/>
          </w:tcPr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rPr>
                <w:rFonts w:eastAsia="仿宋_GB2312"/>
                <w:sz w:val="24"/>
              </w:rPr>
            </w:pPr>
          </w:p>
          <w:p>
            <w:pPr>
              <w:tabs>
                <w:tab w:val="left" w:pos="5415"/>
              </w:tabs>
              <w:ind w:left="475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盖章</w:t>
            </w:r>
          </w:p>
          <w:p>
            <w:pPr>
              <w:tabs>
                <w:tab w:val="left" w:pos="5415"/>
              </w:tabs>
              <w:ind w:left="559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  月    日</w:t>
            </w:r>
          </w:p>
        </w:tc>
      </w:tr>
    </w:tbl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ins w:id="0" w:author="liudejun" w:date="2023-08-30T15:54:33Z"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</w:pPr>
                            <w:ins w:id="2" w:author="liudejun" w:date="2023-08-30T15:54:34Z">
                              <w:r>
                                <w:rPr/>
                                <w:fldChar w:fldCharType="begin"/>
                              </w:r>
                            </w:ins>
                            <w:ins w:id="3" w:author="liudejun" w:date="2023-08-30T15:54:34Z">
                              <w:r>
                                <w:rPr/>
                                <w:instrText xml:space="preserve"> PAGE  \* MERGEFORMAT </w:instrText>
                              </w:r>
                            </w:ins>
                            <w:ins w:id="4" w:author="liudejun" w:date="2023-08-30T15:54:34Z">
                              <w:r>
                                <w:rPr/>
                                <w:fldChar w:fldCharType="separate"/>
                              </w:r>
                            </w:ins>
                            <w:ins w:id="5" w:author="liudejun" w:date="2023-08-30T15:54:34Z">
                              <w:r>
                                <w:rPr/>
                                <w:t>1</w:t>
                              </w:r>
                            </w:ins>
                            <w:ins w:id="6" w:author="liudejun" w:date="2023-08-30T15:54:34Z">
                              <w:r>
                                <w:rPr/>
                                <w:fldChar w:fldCharType="end"/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4"/>
                      </w:pPr>
                      <w:ins w:id="7" w:author="liudejun" w:date="2023-08-30T15:54:34Z">
                        <w:r>
                          <w:rPr/>
                          <w:fldChar w:fldCharType="begin"/>
                        </w:r>
                      </w:ins>
                      <w:ins w:id="8" w:author="liudejun" w:date="2023-08-30T15:54:34Z">
                        <w:r>
                          <w:rPr/>
                          <w:instrText xml:space="preserve"> PAGE  \* MERGEFORMAT </w:instrText>
                        </w:r>
                      </w:ins>
                      <w:ins w:id="9" w:author="liudejun" w:date="2023-08-30T15:54:34Z">
                        <w:r>
                          <w:rPr/>
                          <w:fldChar w:fldCharType="separate"/>
                        </w:r>
                      </w:ins>
                      <w:ins w:id="10" w:author="liudejun" w:date="2023-08-30T15:54:34Z">
                        <w:r>
                          <w:rPr/>
                          <w:t>1</w:t>
                        </w:r>
                      </w:ins>
                      <w:ins w:id="11" w:author="liudejun" w:date="2023-08-30T15:54:34Z">
                        <w:r>
                          <w:rPr/>
                          <w:fldChar w:fldCharType="end"/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iudejun">
    <w15:presenceInfo w15:providerId="None" w15:userId="liudej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1YWYwZTRlYzY5NjcxMGQ2MzU1MDczYTlkOGQxY2QifQ=="/>
  </w:docVars>
  <w:rsids>
    <w:rsidRoot w:val="0028721B"/>
    <w:rsid w:val="0001085B"/>
    <w:rsid w:val="00010F23"/>
    <w:rsid w:val="00011543"/>
    <w:rsid w:val="00065C41"/>
    <w:rsid w:val="000B0A6F"/>
    <w:rsid w:val="000E20D6"/>
    <w:rsid w:val="000E2CDA"/>
    <w:rsid w:val="0011346F"/>
    <w:rsid w:val="00141584"/>
    <w:rsid w:val="00154BA2"/>
    <w:rsid w:val="001C1F6E"/>
    <w:rsid w:val="001D6F7E"/>
    <w:rsid w:val="00207279"/>
    <w:rsid w:val="0021402A"/>
    <w:rsid w:val="00246731"/>
    <w:rsid w:val="0028721B"/>
    <w:rsid w:val="002B11B2"/>
    <w:rsid w:val="002C080C"/>
    <w:rsid w:val="002E3049"/>
    <w:rsid w:val="00337621"/>
    <w:rsid w:val="003576F3"/>
    <w:rsid w:val="003F506A"/>
    <w:rsid w:val="003F5781"/>
    <w:rsid w:val="00444317"/>
    <w:rsid w:val="00483ACC"/>
    <w:rsid w:val="004E6B15"/>
    <w:rsid w:val="005742FB"/>
    <w:rsid w:val="005849C4"/>
    <w:rsid w:val="00651E24"/>
    <w:rsid w:val="00695FC5"/>
    <w:rsid w:val="006E5B7C"/>
    <w:rsid w:val="007450E7"/>
    <w:rsid w:val="00841683"/>
    <w:rsid w:val="00863FC7"/>
    <w:rsid w:val="00931C53"/>
    <w:rsid w:val="009678D5"/>
    <w:rsid w:val="00A21AB2"/>
    <w:rsid w:val="00A24695"/>
    <w:rsid w:val="00A27E13"/>
    <w:rsid w:val="00A31C22"/>
    <w:rsid w:val="00A738B9"/>
    <w:rsid w:val="00B87DAE"/>
    <w:rsid w:val="00C277AB"/>
    <w:rsid w:val="00C34FCA"/>
    <w:rsid w:val="00CA3456"/>
    <w:rsid w:val="00CC2DB8"/>
    <w:rsid w:val="00CD1446"/>
    <w:rsid w:val="00CD79D4"/>
    <w:rsid w:val="00CE4C01"/>
    <w:rsid w:val="00D64367"/>
    <w:rsid w:val="00D70A98"/>
    <w:rsid w:val="00D74AD2"/>
    <w:rsid w:val="00DA31B9"/>
    <w:rsid w:val="00DE7BBE"/>
    <w:rsid w:val="00DF4E54"/>
    <w:rsid w:val="00E855D0"/>
    <w:rsid w:val="00EB67E0"/>
    <w:rsid w:val="00EC4650"/>
    <w:rsid w:val="00F917E9"/>
    <w:rsid w:val="01341DA9"/>
    <w:rsid w:val="014161B1"/>
    <w:rsid w:val="014E6358"/>
    <w:rsid w:val="03E46F28"/>
    <w:rsid w:val="04E84BF2"/>
    <w:rsid w:val="05923BDE"/>
    <w:rsid w:val="07B7120F"/>
    <w:rsid w:val="07F2544F"/>
    <w:rsid w:val="082906B2"/>
    <w:rsid w:val="0A044A35"/>
    <w:rsid w:val="0BFF0625"/>
    <w:rsid w:val="10524047"/>
    <w:rsid w:val="115226D9"/>
    <w:rsid w:val="11C91881"/>
    <w:rsid w:val="15542E40"/>
    <w:rsid w:val="155C3680"/>
    <w:rsid w:val="156B7F8F"/>
    <w:rsid w:val="1A910E05"/>
    <w:rsid w:val="1B643C5A"/>
    <w:rsid w:val="1EE23ED4"/>
    <w:rsid w:val="1F1E77A8"/>
    <w:rsid w:val="22312C2F"/>
    <w:rsid w:val="228F79DE"/>
    <w:rsid w:val="244A7691"/>
    <w:rsid w:val="264D4D94"/>
    <w:rsid w:val="266D1E81"/>
    <w:rsid w:val="26756B1A"/>
    <w:rsid w:val="28203E5F"/>
    <w:rsid w:val="29AD7063"/>
    <w:rsid w:val="2B5A3C2F"/>
    <w:rsid w:val="2B8B5249"/>
    <w:rsid w:val="2C2D1581"/>
    <w:rsid w:val="2DBE3DC0"/>
    <w:rsid w:val="2FAE1D5B"/>
    <w:rsid w:val="3035054C"/>
    <w:rsid w:val="3238427B"/>
    <w:rsid w:val="34FC3E0F"/>
    <w:rsid w:val="36E97642"/>
    <w:rsid w:val="3926320F"/>
    <w:rsid w:val="39307A3D"/>
    <w:rsid w:val="3A5C0A32"/>
    <w:rsid w:val="3B4C0E57"/>
    <w:rsid w:val="3BA65606"/>
    <w:rsid w:val="3C5833BE"/>
    <w:rsid w:val="41AF2209"/>
    <w:rsid w:val="43291007"/>
    <w:rsid w:val="46BC377A"/>
    <w:rsid w:val="479F6FF1"/>
    <w:rsid w:val="48324F96"/>
    <w:rsid w:val="49531C7E"/>
    <w:rsid w:val="49ED718B"/>
    <w:rsid w:val="4BEE4662"/>
    <w:rsid w:val="4CAB1E77"/>
    <w:rsid w:val="4DC8153F"/>
    <w:rsid w:val="4FAA1CF8"/>
    <w:rsid w:val="51A50191"/>
    <w:rsid w:val="541B2C1E"/>
    <w:rsid w:val="543663D7"/>
    <w:rsid w:val="543D5D3E"/>
    <w:rsid w:val="57CA6046"/>
    <w:rsid w:val="58C81AC1"/>
    <w:rsid w:val="59482F99"/>
    <w:rsid w:val="5E4F445C"/>
    <w:rsid w:val="627454E9"/>
    <w:rsid w:val="63434C85"/>
    <w:rsid w:val="63FF78D2"/>
    <w:rsid w:val="65BD3AA5"/>
    <w:rsid w:val="6652651C"/>
    <w:rsid w:val="677B758A"/>
    <w:rsid w:val="67A91937"/>
    <w:rsid w:val="67B02B40"/>
    <w:rsid w:val="68224185"/>
    <w:rsid w:val="69DF6C74"/>
    <w:rsid w:val="6A4471E5"/>
    <w:rsid w:val="6B0D54DE"/>
    <w:rsid w:val="6B9832AF"/>
    <w:rsid w:val="6C97782D"/>
    <w:rsid w:val="6CC3494E"/>
    <w:rsid w:val="6EFD66D8"/>
    <w:rsid w:val="733A668F"/>
    <w:rsid w:val="774644C3"/>
    <w:rsid w:val="7823334B"/>
    <w:rsid w:val="79230802"/>
    <w:rsid w:val="7E6C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230</Words>
  <Characters>1317</Characters>
  <Lines>10</Lines>
  <Paragraphs>3</Paragraphs>
  <TotalTime>44</TotalTime>
  <ScaleCrop>false</ScaleCrop>
  <LinksUpToDate>false</LinksUpToDate>
  <CharactersWithSpaces>1544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2018-10-11T06:34:00Z</dcterms:created>
  <dc:creator>yangjw</dc:creator>
  <cp:lastModifiedBy>liudejun</cp:lastModifiedBy>
  <dcterms:modified xsi:type="dcterms:W3CDTF">2023-08-30T07:55:19Z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2417377F6A9343E18D401152E679D2BA</vt:lpwstr>
  </property>
</Properties>
</file>